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653583A2" w:rsidR="004E0BBB" w:rsidDel="00957C1A" w:rsidRDefault="004E0BBB" w:rsidP="00D74AE1">
      <w:pPr>
        <w:rPr>
          <w:del w:id="1" w:author="Jillian Carson-Jackson" w:date="2020-10-13T19:16:00Z"/>
        </w:rPr>
      </w:pPr>
    </w:p>
    <w:p w14:paraId="66FBF56E" w14:textId="60D460E8" w:rsidR="004E0BBB" w:rsidRDefault="00957C1A" w:rsidP="00D74AE1">
      <w:ins w:id="2" w:author="Jillian Carson-Jackson" w:date="2020-10-13T19:16:00Z">
        <w:r>
          <w:t>[</w:t>
        </w:r>
        <w:r w:rsidR="00532292">
          <w:t xml:space="preserve">All committees / PAP] </w:t>
        </w:r>
      </w:ins>
    </w:p>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C2D5F58" w14:textId="6B92A554" w:rsidR="000670B7"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670B7">
        <w:t>1</w:t>
      </w:r>
      <w:r w:rsidR="000670B7">
        <w:rPr>
          <w:rFonts w:eastAsiaTheme="minorEastAsia"/>
          <w:b w:val="0"/>
          <w:color w:val="auto"/>
          <w:lang w:eastAsia="en-GB"/>
        </w:rPr>
        <w:tab/>
      </w:r>
      <w:r w:rsidR="000670B7">
        <w:t>Introduction</w:t>
      </w:r>
      <w:r w:rsidR="000670B7">
        <w:tab/>
      </w:r>
      <w:r w:rsidR="000670B7">
        <w:fldChar w:fldCharType="begin"/>
      </w:r>
      <w:r w:rsidR="000670B7">
        <w:instrText xml:space="preserve"> PAGEREF _Toc32263137 \h </w:instrText>
      </w:r>
      <w:r w:rsidR="000670B7">
        <w:fldChar w:fldCharType="separate"/>
      </w:r>
      <w:r w:rsidR="000670B7">
        <w:t>4</w:t>
      </w:r>
      <w:r w:rsidR="000670B7">
        <w:fldChar w:fldCharType="end"/>
      </w:r>
    </w:p>
    <w:p w14:paraId="03AFA22B" w14:textId="07C586E2" w:rsidR="000670B7" w:rsidRDefault="000670B7">
      <w:pPr>
        <w:pStyle w:val="TOC2"/>
        <w:rPr>
          <w:rFonts w:eastAsiaTheme="minorEastAsia"/>
          <w:color w:val="auto"/>
          <w:lang w:eastAsia="en-GB"/>
        </w:rPr>
      </w:pPr>
      <w:r>
        <w:t>1.1</w:t>
      </w:r>
      <w:r>
        <w:rPr>
          <w:rFonts w:eastAsiaTheme="minorEastAsia"/>
          <w:color w:val="auto"/>
          <w:lang w:eastAsia="en-GB"/>
        </w:rPr>
        <w:tab/>
      </w:r>
      <w:r>
        <w:t>Background</w:t>
      </w:r>
      <w:r>
        <w:tab/>
      </w:r>
      <w:r>
        <w:fldChar w:fldCharType="begin"/>
      </w:r>
      <w:r>
        <w:instrText xml:space="preserve"> PAGEREF _Toc32263138 \h </w:instrText>
      </w:r>
      <w:r>
        <w:fldChar w:fldCharType="separate"/>
      </w:r>
      <w:r>
        <w:t>4</w:t>
      </w:r>
      <w:r>
        <w:fldChar w:fldCharType="end"/>
      </w:r>
    </w:p>
    <w:p w14:paraId="03ECEE04" w14:textId="2D5AD48E" w:rsidR="000670B7" w:rsidRDefault="000670B7">
      <w:pPr>
        <w:pStyle w:val="TOC1"/>
        <w:rPr>
          <w:rFonts w:eastAsiaTheme="minorEastAsia"/>
          <w:b w:val="0"/>
          <w:color w:val="auto"/>
          <w:lang w:eastAsia="en-GB"/>
        </w:rPr>
      </w:pPr>
      <w:r>
        <w:t>2</w:t>
      </w:r>
      <w:r>
        <w:rPr>
          <w:rFonts w:eastAsiaTheme="minorEastAsia"/>
          <w:b w:val="0"/>
          <w:color w:val="auto"/>
          <w:lang w:eastAsia="en-GB"/>
        </w:rPr>
        <w:tab/>
      </w:r>
      <w:r>
        <w:t>Aims and Objectives</w:t>
      </w:r>
      <w:r>
        <w:tab/>
      </w:r>
      <w:r>
        <w:fldChar w:fldCharType="begin"/>
      </w:r>
      <w:r>
        <w:instrText xml:space="preserve"> PAGEREF _Toc32263139 \h </w:instrText>
      </w:r>
      <w:r>
        <w:fldChar w:fldCharType="separate"/>
      </w:r>
      <w:r>
        <w:t>4</w:t>
      </w:r>
      <w:r>
        <w:fldChar w:fldCharType="end"/>
      </w:r>
    </w:p>
    <w:p w14:paraId="3373D13E" w14:textId="52A155D5" w:rsidR="000670B7" w:rsidRDefault="000670B7">
      <w:pPr>
        <w:pStyle w:val="TOC1"/>
        <w:rPr>
          <w:rFonts w:eastAsiaTheme="minorEastAsia"/>
          <w:b w:val="0"/>
          <w:color w:val="auto"/>
          <w:lang w:eastAsia="en-GB"/>
        </w:rPr>
      </w:pPr>
      <w:r>
        <w:t>3</w:t>
      </w:r>
      <w:r>
        <w:rPr>
          <w:rFonts w:eastAsiaTheme="minorEastAsia"/>
          <w:b w:val="0"/>
          <w:color w:val="auto"/>
          <w:lang w:eastAsia="en-GB"/>
        </w:rPr>
        <w:tab/>
      </w:r>
      <w:r>
        <w:t>Overview of MASS</w:t>
      </w:r>
      <w:r>
        <w:tab/>
      </w:r>
      <w:r>
        <w:fldChar w:fldCharType="begin"/>
      </w:r>
      <w:r>
        <w:instrText xml:space="preserve"> PAGEREF _Toc32263140 \h </w:instrText>
      </w:r>
      <w:r>
        <w:fldChar w:fldCharType="separate"/>
      </w:r>
      <w:r>
        <w:t>4</w:t>
      </w:r>
      <w:r>
        <w:fldChar w:fldCharType="end"/>
      </w:r>
    </w:p>
    <w:p w14:paraId="7D2EFD6E" w14:textId="194BECAC" w:rsidR="000670B7" w:rsidRDefault="000670B7">
      <w:pPr>
        <w:pStyle w:val="TOC2"/>
        <w:rPr>
          <w:rFonts w:eastAsiaTheme="minorEastAsia"/>
          <w:color w:val="auto"/>
          <w:lang w:eastAsia="en-GB"/>
        </w:rPr>
      </w:pPr>
      <w:r>
        <w:t>3.1</w:t>
      </w:r>
      <w:r>
        <w:rPr>
          <w:rFonts w:eastAsiaTheme="minorEastAsia"/>
          <w:color w:val="auto"/>
          <w:lang w:eastAsia="en-GB"/>
        </w:rPr>
        <w:tab/>
      </w:r>
      <w:r>
        <w:t>Levels of Autonomy</w:t>
      </w:r>
      <w:r>
        <w:tab/>
      </w:r>
      <w:r>
        <w:fldChar w:fldCharType="begin"/>
      </w:r>
      <w:r>
        <w:instrText xml:space="preserve"> PAGEREF _Toc32263141 \h </w:instrText>
      </w:r>
      <w:r>
        <w:fldChar w:fldCharType="separate"/>
      </w:r>
      <w:r>
        <w:t>5</w:t>
      </w:r>
      <w:r>
        <w:fldChar w:fldCharType="end"/>
      </w:r>
    </w:p>
    <w:p w14:paraId="0EBD50DC" w14:textId="1489D120" w:rsidR="000670B7" w:rsidRDefault="000670B7">
      <w:pPr>
        <w:pStyle w:val="TOC2"/>
        <w:rPr>
          <w:rFonts w:eastAsiaTheme="minorEastAsia"/>
          <w:color w:val="auto"/>
          <w:lang w:eastAsia="en-GB"/>
        </w:rPr>
      </w:pPr>
      <w:r>
        <w:t>3.2</w:t>
      </w:r>
      <w:r>
        <w:rPr>
          <w:rFonts w:eastAsiaTheme="minorEastAsia"/>
          <w:color w:val="auto"/>
          <w:lang w:eastAsia="en-GB"/>
        </w:rPr>
        <w:tab/>
      </w:r>
      <w:r>
        <w:t>IALA and MASS</w:t>
      </w:r>
      <w:r>
        <w:tab/>
      </w:r>
      <w:r>
        <w:fldChar w:fldCharType="begin"/>
      </w:r>
      <w:r>
        <w:instrText xml:space="preserve"> PAGEREF _Toc32263142 \h </w:instrText>
      </w:r>
      <w:r>
        <w:fldChar w:fldCharType="separate"/>
      </w:r>
      <w:r>
        <w:t>5</w:t>
      </w:r>
      <w:r>
        <w:fldChar w:fldCharType="end"/>
      </w:r>
    </w:p>
    <w:p w14:paraId="0FD3D0FB" w14:textId="599D22B8" w:rsidR="000670B7" w:rsidRDefault="000670B7">
      <w:pPr>
        <w:pStyle w:val="TOC1"/>
        <w:rPr>
          <w:rFonts w:eastAsiaTheme="minorEastAsia"/>
          <w:b w:val="0"/>
          <w:color w:val="auto"/>
          <w:lang w:eastAsia="en-GB"/>
        </w:rPr>
      </w:pPr>
      <w:r>
        <w:t>4</w:t>
      </w:r>
      <w:r>
        <w:rPr>
          <w:rFonts w:eastAsiaTheme="minorEastAsia"/>
          <w:b w:val="0"/>
          <w:color w:val="auto"/>
          <w:lang w:eastAsia="en-GB"/>
        </w:rPr>
        <w:tab/>
      </w:r>
      <w:r>
        <w:t>MASS and Maritime Services</w:t>
      </w:r>
      <w:r>
        <w:tab/>
      </w:r>
      <w:r>
        <w:fldChar w:fldCharType="begin"/>
      </w:r>
      <w:r>
        <w:instrText xml:space="preserve"> PAGEREF _Toc32263143 \h </w:instrText>
      </w:r>
      <w:r>
        <w:fldChar w:fldCharType="separate"/>
      </w:r>
      <w:r>
        <w:t>6</w:t>
      </w:r>
      <w:r>
        <w:fldChar w:fldCharType="end"/>
      </w:r>
    </w:p>
    <w:p w14:paraId="4C04E47B" w14:textId="0CE8A37E" w:rsidR="000670B7" w:rsidRDefault="000670B7">
      <w:pPr>
        <w:pStyle w:val="TOC2"/>
        <w:rPr>
          <w:rFonts w:eastAsiaTheme="minorEastAsia"/>
          <w:color w:val="auto"/>
          <w:lang w:eastAsia="en-GB"/>
        </w:rPr>
      </w:pPr>
      <w:r>
        <w:t>4.1</w:t>
      </w:r>
      <w:r>
        <w:rPr>
          <w:rFonts w:eastAsiaTheme="minorEastAsia"/>
          <w:color w:val="auto"/>
          <w:lang w:eastAsia="en-GB"/>
        </w:rPr>
        <w:tab/>
      </w:r>
      <w:r>
        <w:t>IALA MASS services considerations</w:t>
      </w:r>
      <w:r>
        <w:tab/>
      </w:r>
      <w:r>
        <w:fldChar w:fldCharType="begin"/>
      </w:r>
      <w:r>
        <w:instrText xml:space="preserve"> PAGEREF _Toc32263144 \h </w:instrText>
      </w:r>
      <w:r>
        <w:fldChar w:fldCharType="separate"/>
      </w:r>
      <w:r>
        <w:t>6</w:t>
      </w:r>
      <w:r>
        <w:fldChar w:fldCharType="end"/>
      </w:r>
    </w:p>
    <w:p w14:paraId="72BE1E78" w14:textId="4A7D720E" w:rsidR="000670B7" w:rsidRDefault="000670B7">
      <w:pPr>
        <w:pStyle w:val="TOC1"/>
        <w:rPr>
          <w:rFonts w:eastAsiaTheme="minorEastAsia"/>
          <w:b w:val="0"/>
          <w:color w:val="auto"/>
          <w:lang w:eastAsia="en-GB"/>
        </w:rPr>
      </w:pPr>
      <w:r>
        <w:t>5</w:t>
      </w:r>
      <w:r>
        <w:rPr>
          <w:rFonts w:eastAsiaTheme="minorEastAsia"/>
          <w:b w:val="0"/>
          <w:color w:val="auto"/>
          <w:lang w:eastAsia="en-GB"/>
        </w:rPr>
        <w:tab/>
      </w:r>
      <w:r>
        <w:t>Development of MASS</w:t>
      </w:r>
      <w:r>
        <w:tab/>
      </w:r>
      <w:r>
        <w:fldChar w:fldCharType="begin"/>
      </w:r>
      <w:r>
        <w:instrText xml:space="preserve"> PAGEREF _Toc32263145 \h </w:instrText>
      </w:r>
      <w:r>
        <w:fldChar w:fldCharType="separate"/>
      </w:r>
      <w:r>
        <w:t>6</w:t>
      </w:r>
      <w:r>
        <w:fldChar w:fldCharType="end"/>
      </w:r>
    </w:p>
    <w:p w14:paraId="02A3CEFE" w14:textId="7F253183" w:rsidR="000670B7" w:rsidRDefault="000670B7">
      <w:pPr>
        <w:pStyle w:val="TOC1"/>
        <w:rPr>
          <w:rFonts w:eastAsiaTheme="minorEastAsia"/>
          <w:b w:val="0"/>
          <w:color w:val="auto"/>
          <w:lang w:eastAsia="en-GB"/>
        </w:rPr>
      </w:pPr>
      <w:r>
        <w:t>6</w:t>
      </w:r>
      <w:r>
        <w:rPr>
          <w:rFonts w:eastAsiaTheme="minorEastAsia"/>
          <w:b w:val="0"/>
          <w:color w:val="auto"/>
          <w:lang w:eastAsia="en-GB"/>
        </w:rPr>
        <w:tab/>
      </w:r>
      <w:r>
        <w:t>Definitions</w:t>
      </w:r>
      <w:r>
        <w:tab/>
      </w:r>
      <w:r>
        <w:fldChar w:fldCharType="begin"/>
      </w:r>
      <w:r>
        <w:instrText xml:space="preserve"> PAGEREF _Toc32263146 \h </w:instrText>
      </w:r>
      <w:r>
        <w:fldChar w:fldCharType="separate"/>
      </w:r>
      <w:r>
        <w:t>7</w:t>
      </w:r>
      <w:r>
        <w:fldChar w:fldCharType="end"/>
      </w:r>
    </w:p>
    <w:p w14:paraId="6148A13E" w14:textId="0A06A005" w:rsidR="000670B7" w:rsidRDefault="000670B7">
      <w:pPr>
        <w:pStyle w:val="TOC1"/>
        <w:rPr>
          <w:rFonts w:eastAsiaTheme="minorEastAsia"/>
          <w:b w:val="0"/>
          <w:color w:val="auto"/>
          <w:lang w:eastAsia="en-GB"/>
        </w:rPr>
      </w:pPr>
      <w:r>
        <w:t>7</w:t>
      </w:r>
      <w:r>
        <w:rPr>
          <w:rFonts w:eastAsiaTheme="minorEastAsia"/>
          <w:b w:val="0"/>
          <w:color w:val="auto"/>
          <w:lang w:eastAsia="en-GB"/>
        </w:rPr>
        <w:tab/>
      </w:r>
      <w:r>
        <w:t>Acronyms</w:t>
      </w:r>
      <w:r>
        <w:tab/>
      </w:r>
      <w:r>
        <w:fldChar w:fldCharType="begin"/>
      </w:r>
      <w:r>
        <w:instrText xml:space="preserve"> PAGEREF _Toc32263147 \h </w:instrText>
      </w:r>
      <w:r>
        <w:fldChar w:fldCharType="separate"/>
      </w:r>
      <w:r>
        <w:t>7</w:t>
      </w:r>
      <w:r>
        <w:fldChar w:fldCharType="end"/>
      </w:r>
    </w:p>
    <w:p w14:paraId="3A5E9F7E" w14:textId="2ABFDE8C" w:rsidR="000670B7" w:rsidRDefault="000670B7">
      <w:pPr>
        <w:pStyle w:val="TOC1"/>
        <w:rPr>
          <w:rFonts w:eastAsiaTheme="minorEastAsia"/>
          <w:b w:val="0"/>
          <w:color w:val="auto"/>
          <w:lang w:eastAsia="en-GB"/>
        </w:rPr>
      </w:pPr>
      <w:r>
        <w:t>8</w:t>
      </w:r>
      <w:r>
        <w:rPr>
          <w:rFonts w:eastAsiaTheme="minorEastAsia"/>
          <w:b w:val="0"/>
          <w:color w:val="auto"/>
          <w:lang w:eastAsia="en-GB"/>
        </w:rPr>
        <w:tab/>
      </w:r>
      <w:r>
        <w:t>References</w:t>
      </w:r>
      <w:r>
        <w:tab/>
      </w:r>
      <w:r>
        <w:fldChar w:fldCharType="begin"/>
      </w:r>
      <w:r>
        <w:instrText xml:space="preserve"> PAGEREF _Toc32263148 \h </w:instrText>
      </w:r>
      <w:r>
        <w:fldChar w:fldCharType="separate"/>
      </w:r>
      <w:r>
        <w:t>7</w:t>
      </w:r>
      <w:r>
        <w:fldChar w:fldCharType="end"/>
      </w:r>
    </w:p>
    <w:p w14:paraId="226FEBB5" w14:textId="5B1978B1"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655703E6"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3C1ADA">
        <w:rPr>
          <w:noProof/>
        </w:rPr>
        <w:t>3</w:t>
      </w:r>
      <w:r w:rsidR="00577542">
        <w:rPr>
          <w:noProof/>
        </w:rPr>
        <w:fldChar w:fldCharType="end"/>
      </w:r>
    </w:p>
    <w:p w14:paraId="563D864A"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3C1ADA">
        <w:rPr>
          <w:noProof/>
        </w:rPr>
        <w:t>3</w:t>
      </w:r>
      <w:r>
        <w:rPr>
          <w:noProof/>
        </w:rPr>
        <w:fldChar w:fldCharType="end"/>
      </w:r>
    </w:p>
    <w:p w14:paraId="1155A8C4"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3C1ADA">
        <w:rPr>
          <w:noProof/>
        </w:rPr>
        <w:t>3</w:t>
      </w:r>
      <w:r>
        <w:rPr>
          <w:noProof/>
        </w:rPr>
        <w:fldChar w:fldCharType="end"/>
      </w:r>
    </w:p>
    <w:p w14:paraId="1E381F8D"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3C1ADA">
        <w:rPr>
          <w:noProof/>
        </w:rPr>
        <w:t>3</w:t>
      </w:r>
      <w:r>
        <w:rPr>
          <w:noProof/>
        </w:rPr>
        <w:fldChar w:fldCharType="end"/>
      </w:r>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E80E2E"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3C1ADA">
        <w:rPr>
          <w:noProof/>
        </w:rPr>
        <w:t>3</w:t>
      </w:r>
      <w:r w:rsidR="00577542">
        <w:rPr>
          <w:noProof/>
        </w:rPr>
        <w:fldChar w:fldCharType="end"/>
      </w:r>
    </w:p>
    <w:p w14:paraId="0A74C7BE"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3C1ADA">
        <w:rPr>
          <w:noProof/>
        </w:rPr>
        <w:t>3</w:t>
      </w:r>
      <w:r>
        <w:rPr>
          <w:noProof/>
        </w:rPr>
        <w:fldChar w:fldCharType="end"/>
      </w:r>
    </w:p>
    <w:p w14:paraId="3D1F6D02" w14:textId="77777777" w:rsidR="005E4659" w:rsidRDefault="00923B4D" w:rsidP="00BA5754">
      <w:r>
        <w:fldChar w:fldCharType="end"/>
      </w:r>
    </w:p>
    <w:p w14:paraId="79A5CD46" w14:textId="77777777" w:rsidR="005E4659" w:rsidRDefault="00DA17CD" w:rsidP="00C9558A">
      <w:pPr>
        <w:pStyle w:val="ListofFigures"/>
      </w:pPr>
      <w:r>
        <w:t>List of Equations</w:t>
      </w:r>
    </w:p>
    <w:p w14:paraId="68C0F7AE"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3C1ADA">
        <w:rPr>
          <w:noProof/>
        </w:rPr>
        <w:t>3</w:t>
      </w:r>
      <w:r w:rsidR="00BA5754">
        <w:rPr>
          <w:noProof/>
        </w:rPr>
        <w:fldChar w:fldCharType="end"/>
      </w:r>
    </w:p>
    <w:p w14:paraId="4DEAB4CA"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3C1ADA">
        <w:rPr>
          <w:noProof/>
        </w:rPr>
        <w:t>3</w:t>
      </w:r>
      <w:r>
        <w:rPr>
          <w:noProof/>
        </w:rPr>
        <w:fldChar w:fldCharType="end"/>
      </w:r>
    </w:p>
    <w:p w14:paraId="40267669" w14:textId="77777777" w:rsidR="00B07717" w:rsidRPr="00161325" w:rsidRDefault="00D638E0" w:rsidP="007D1805">
      <w:pPr>
        <w:pStyle w:val="TableofFigures"/>
      </w:pPr>
      <w:r>
        <w:fldChar w:fldCharType="end"/>
      </w:r>
    </w:p>
    <w:p w14:paraId="1E99697F" w14:textId="77777777" w:rsidR="00790277" w:rsidRPr="00330F50" w:rsidRDefault="00790277" w:rsidP="003274DB">
      <w:pPr>
        <w:rPr>
          <w:lang w:val="en-US"/>
        </w:rPr>
        <w:sectPr w:rsidR="00790277" w:rsidRPr="00330F50"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32263137"/>
      <w:r>
        <w:lastRenderedPageBreak/>
        <w:t>Introduction</w:t>
      </w:r>
      <w:bookmarkEnd w:id="3"/>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77777777"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AtoN environment is and remains fit for purpose as the MASS technologies advance. </w:t>
      </w:r>
    </w:p>
    <w:p w14:paraId="0A3B384B" w14:textId="0145AD1C" w:rsidR="00A524B5" w:rsidRDefault="0030534D" w:rsidP="00A524B5">
      <w:pPr>
        <w:pStyle w:val="Heading2"/>
      </w:pPr>
      <w:bookmarkStart w:id="4" w:name="_Toc32263138"/>
      <w:r>
        <w:t>Background</w:t>
      </w:r>
      <w:bookmarkEnd w:id="4"/>
    </w:p>
    <w:p w14:paraId="729DED1E" w14:textId="585D17DC" w:rsidR="00A524B5" w:rsidRDefault="00A524B5" w:rsidP="00A524B5">
      <w:pPr>
        <w:pStyle w:val="Heading2separationline"/>
      </w:pPr>
    </w:p>
    <w:p w14:paraId="777DA829" w14:textId="6994EA5E" w:rsidR="00A61E17" w:rsidRDefault="00A61E17" w:rsidP="00A61E17">
      <w:pPr>
        <w:pStyle w:val="BodyText"/>
      </w:pPr>
      <w:r>
        <w:t xml:space="preserve">To facilitate the progress of the regulatory scoping exercise the IMO identified 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 xml:space="preserve">Degree four: Fully autonomous ship: The operating system of the ship </w:t>
      </w:r>
      <w:proofErr w:type="gramStart"/>
      <w:r>
        <w:t>is able to</w:t>
      </w:r>
      <w:proofErr w:type="gramEnd"/>
      <w:r>
        <w:t xml:space="preserve"> make decisions and determine actions by itself.</w:t>
      </w:r>
    </w:p>
    <w:p w14:paraId="4BBB956B" w14:textId="7177F843" w:rsidR="00662D84" w:rsidRDefault="00662D84" w:rsidP="00A61E17">
      <w:pPr>
        <w:pStyle w:val="BodyText"/>
      </w:pPr>
      <w:r>
        <w:t>IMO MSC 100 noted 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 xml:space="preserve">In the discussions at </w:t>
      </w:r>
      <w:proofErr w:type="gramStart"/>
      <w:r>
        <w:t>IMO</w:t>
      </w:r>
      <w:proofErr w:type="gramEnd"/>
      <w:r>
        <w:t xml:space="preserve"> it was noted that MASS could be operating at one or more degrees of autonomy for the duration of a single voyage.</w:t>
      </w:r>
    </w:p>
    <w:p w14:paraId="06693CE0" w14:textId="267F82BA" w:rsidR="00A61E17" w:rsidRPr="00A61E17" w:rsidRDefault="00A61E17" w:rsidP="00A61E17">
      <w:pPr>
        <w:pStyle w:val="BodyText"/>
      </w:pPr>
      <w:r>
        <w:t xml:space="preserve">Aids to Navigation (AtoN) have a significant role to play in the MASS domain as this matures. </w:t>
      </w:r>
    </w:p>
    <w:p w14:paraId="6F471155" w14:textId="7EE68AF1" w:rsidR="00EB6F3C" w:rsidRPr="00205D9B" w:rsidRDefault="006C251E" w:rsidP="00DE2814">
      <w:pPr>
        <w:pStyle w:val="Heading1"/>
      </w:pPr>
      <w:bookmarkStart w:id="5" w:name="_Toc32263139"/>
      <w:r>
        <w:t>Aims and Objectives</w:t>
      </w:r>
      <w:bookmarkEnd w:id="5"/>
    </w:p>
    <w:p w14:paraId="1470D807" w14:textId="77777777" w:rsidR="007E30DF" w:rsidRPr="00205D9B" w:rsidRDefault="007E30DF" w:rsidP="001349DB">
      <w:pPr>
        <w:pStyle w:val="Heading1separatationline"/>
        <w:rPr>
          <w:sz w:val="28"/>
          <w:szCs w:val="28"/>
        </w:rPr>
      </w:pPr>
    </w:p>
    <w:p w14:paraId="481C389E" w14:textId="6D21D46E" w:rsidR="00787D8A" w:rsidRDefault="0030534D" w:rsidP="00756ACD">
      <w:pPr>
        <w:pStyle w:val="BodyText"/>
      </w:pPr>
      <w:r>
        <w:t xml:space="preserve">The aim of this guideline is to provide guidance to IALA members who may be undertaking testing and trials of MASS systems.  This guideline also provides guidance for organisations implementing policy, </w:t>
      </w:r>
      <w:proofErr w:type="gramStart"/>
      <w:r>
        <w:t>procedures</w:t>
      </w:r>
      <w:proofErr w:type="gramEnd"/>
      <w:r>
        <w:t xml:space="preserve"> and technical solutions to support the introduction of MASS.  </w:t>
      </w:r>
    </w:p>
    <w:p w14:paraId="34EE6AF4" w14:textId="4029FEAA" w:rsidR="007E30DF" w:rsidRPr="00205D9B" w:rsidRDefault="006C251E" w:rsidP="00DE2814">
      <w:pPr>
        <w:pStyle w:val="Heading1"/>
      </w:pPr>
      <w:bookmarkStart w:id="6" w:name="_Toc32263140"/>
      <w:r>
        <w:t>Overview of MASS</w:t>
      </w:r>
      <w:bookmarkEnd w:id="6"/>
    </w:p>
    <w:p w14:paraId="3989E284" w14:textId="77777777" w:rsidR="007E30DF" w:rsidRPr="00205D9B" w:rsidRDefault="007E30DF" w:rsidP="001349DB">
      <w:pPr>
        <w:pStyle w:val="Heading2separationline"/>
        <w:rPr>
          <w:sz w:val="24"/>
          <w:szCs w:val="24"/>
        </w:rPr>
      </w:pPr>
    </w:p>
    <w:p w14:paraId="52C5B3CB" w14:textId="77777777" w:rsidR="009C6CA5" w:rsidRDefault="007E3859" w:rsidP="007E3859">
      <w:pPr>
        <w:pStyle w:val="BodyText"/>
      </w:pPr>
      <w:r>
        <w:t xml:space="preserve">IMO's </w:t>
      </w:r>
      <w:hyperlink r:id="rId25" w:history="1">
        <w:r w:rsidRPr="007E3859">
          <w:t>Strategic Plan</w:t>
        </w:r>
      </w:hyperlink>
      <w:r>
        <w:t xml:space="preserve"> (2018-2023)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26"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w:t>
      </w:r>
      <w:proofErr w:type="gramStart"/>
      <w:r w:rsidRPr="007E3859">
        <w:t>secure</w:t>
      </w:r>
      <w:proofErr w:type="gramEnd"/>
      <w:r w:rsidRPr="007E3859">
        <w:t xml:space="preserv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w:t>
      </w:r>
      <w:proofErr w:type="gramStart"/>
      <w:r>
        <w:t>security</w:t>
      </w:r>
      <w:proofErr w:type="gramEnd"/>
      <w:r>
        <w:t xml:space="preserve">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7" w:name="_Toc32263141"/>
      <w:r>
        <w:t>Levels of Autonomy</w:t>
      </w:r>
      <w:bookmarkEnd w:id="7"/>
    </w:p>
    <w:p w14:paraId="7086B4F0" w14:textId="53890346" w:rsidR="006C251E" w:rsidRDefault="006C251E" w:rsidP="006C251E">
      <w:pPr>
        <w:pStyle w:val="Heading2separationline"/>
      </w:pPr>
    </w:p>
    <w:p w14:paraId="5DB0D94E" w14:textId="65876711" w:rsidR="000B66FC" w:rsidRDefault="000B66FC" w:rsidP="006C251E">
      <w:pPr>
        <w:pStyle w:val="BodyText"/>
      </w:pPr>
      <w:r>
        <w:t>Although the IMO have identified four levels of autonomy</w:t>
      </w:r>
      <w:r w:rsidR="009C6CA5">
        <w:t xml:space="preserve"> for the purposes of the RSE</w:t>
      </w:r>
      <w:r>
        <w:t xml:space="preserve">, more finely </w:t>
      </w:r>
      <w:r w:rsidR="00CD384C">
        <w:t xml:space="preserve">graduated definitions are available </w:t>
      </w:r>
      <w:r w:rsidR="009C6CA5">
        <w:t>in other industries</w:t>
      </w:r>
      <w:r w:rsidR="00CD384C">
        <w:t>.</w:t>
      </w:r>
      <w:r w:rsidR="00C11EE5">
        <w:t xml:space="preserve">  These can include anywhere from 5 – 10 levels for autonomy.   An example from </w:t>
      </w:r>
      <w:r w:rsidR="008B106A">
        <w:t>Sheridan</w:t>
      </w:r>
      <w:r w:rsidR="00C11EE5">
        <w:t xml:space="preserve"> is</w:t>
      </w:r>
      <w:r w:rsidR="008B106A">
        <w:t xml:space="preserve"> below and is compared with that of the IMO</w:t>
      </w:r>
      <w:r w:rsidR="00C11EE5">
        <w:t>:</w:t>
      </w:r>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r w:rsidR="00590E33">
              <w:rPr>
                <w:rStyle w:val="FootnoteReference"/>
                <w:b/>
                <w:bCs/>
              </w:rPr>
              <w:footnoteReference w:id="1"/>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Level 7 – The computer executes automatically, when necessary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xml:space="preserve">: Fully autonomous ship: The operating system of the ship </w:t>
            </w:r>
            <w:proofErr w:type="gramStart"/>
            <w:r w:rsidRPr="00794556">
              <w:t>is able to</w:t>
            </w:r>
            <w:proofErr w:type="gramEnd"/>
            <w:r w:rsidRPr="00794556">
              <w:t xml:space="preserve">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8" w:name="_Toc32263142"/>
      <w:r>
        <w:t>IALA and MASS</w:t>
      </w:r>
      <w:bookmarkEnd w:id="8"/>
    </w:p>
    <w:p w14:paraId="14E5659A" w14:textId="65E06C22" w:rsidR="006C251E" w:rsidRDefault="006C251E" w:rsidP="006C251E">
      <w:pPr>
        <w:pStyle w:val="Heading2separationline"/>
      </w:pPr>
    </w:p>
    <w:p w14:paraId="1DC1FB6D" w14:textId="77191D16" w:rsidR="00330891" w:rsidRDefault="00330891" w:rsidP="006C251E">
      <w:pPr>
        <w:pStyle w:val="BodyText"/>
      </w:pPr>
      <w:r>
        <w:lastRenderedPageBreak/>
        <w:t xml:space="preserve">The establishment of safe and secure environments in which MASS can operate can be </w:t>
      </w:r>
      <w:r w:rsidR="00C11EE5">
        <w:t xml:space="preserve">helped through the provision of AtoN.  IALA provides guidance on </w:t>
      </w:r>
      <w:r>
        <w:t xml:space="preserve">AtoN systems that </w:t>
      </w:r>
      <w:r w:rsidR="00C11EE5">
        <w:t xml:space="preserve">can be used to support a MASS environment, including: </w:t>
      </w:r>
    </w:p>
    <w:p w14:paraId="52D55CB4" w14:textId="01A38FC8" w:rsidR="00330891" w:rsidRDefault="00330891" w:rsidP="00120D12">
      <w:pPr>
        <w:pStyle w:val="BodyText"/>
        <w:numPr>
          <w:ilvl w:val="0"/>
          <w:numId w:val="37"/>
        </w:numPr>
      </w:pPr>
      <w:r>
        <w:t>Fixed shore side AtoN systems</w:t>
      </w:r>
    </w:p>
    <w:p w14:paraId="0BC55AA4" w14:textId="0A664989" w:rsidR="00330891" w:rsidRDefault="00330891" w:rsidP="00120D12">
      <w:pPr>
        <w:pStyle w:val="BodyText"/>
        <w:numPr>
          <w:ilvl w:val="0"/>
          <w:numId w:val="37"/>
        </w:numPr>
      </w:pPr>
      <w:r>
        <w:t>Floating AtoN systems</w:t>
      </w:r>
    </w:p>
    <w:p w14:paraId="49836C93" w14:textId="111FCF3C" w:rsidR="00330891" w:rsidRDefault="00330891" w:rsidP="00120D12">
      <w:pPr>
        <w:pStyle w:val="BodyText"/>
        <w:numPr>
          <w:ilvl w:val="0"/>
          <w:numId w:val="37"/>
        </w:numPr>
      </w:pPr>
      <w:r>
        <w:t>Virtual AtoN</w:t>
      </w:r>
    </w:p>
    <w:p w14:paraId="5110B143" w14:textId="0C5DE8B2" w:rsidR="00330891" w:rsidRDefault="00330891" w:rsidP="00120D12">
      <w:pPr>
        <w:pStyle w:val="BodyText"/>
        <w:numPr>
          <w:ilvl w:val="0"/>
          <w:numId w:val="37"/>
        </w:numPr>
      </w:pPr>
      <w:r>
        <w:t>Marking of physical AtoN using Synthetic AtoN</w:t>
      </w:r>
    </w:p>
    <w:p w14:paraId="72F41C9C" w14:textId="4238079F" w:rsidR="00330891" w:rsidRDefault="00330891" w:rsidP="00120D12">
      <w:pPr>
        <w:pStyle w:val="BodyText"/>
        <w:numPr>
          <w:ilvl w:val="0"/>
          <w:numId w:val="37"/>
        </w:numPr>
      </w:pPr>
      <w:r>
        <w:t xml:space="preserve">The transmission of local and applicable Meteorological and Hydrological data using </w:t>
      </w:r>
      <w:r w:rsidR="00C11EE5">
        <w:t xml:space="preserve">Application Specific Messages (ASM) contained in </w:t>
      </w:r>
      <w:r>
        <w:t>IMO Circular SN.1</w:t>
      </w:r>
      <w:r w:rsidR="00C11EE5">
        <w:t>/</w:t>
      </w:r>
      <w:r>
        <w:t xml:space="preserve"> </w:t>
      </w:r>
      <w:proofErr w:type="gramStart"/>
      <w:r>
        <w:t>289</w:t>
      </w:r>
      <w:proofErr w:type="gramEnd"/>
      <w:r>
        <w:t xml:space="preserve"> </w:t>
      </w:r>
    </w:p>
    <w:p w14:paraId="7A8945A3" w14:textId="2449DD6E" w:rsidR="00752656" w:rsidRDefault="00752656" w:rsidP="00120D12">
      <w:pPr>
        <w:pStyle w:val="BodyText"/>
        <w:numPr>
          <w:ilvl w:val="0"/>
          <w:numId w:val="37"/>
        </w:numPr>
      </w:pPr>
      <w:r>
        <w:t xml:space="preserve">Ensuring communication between vessels within a Vessel Traffic Services (VTS) environment, recognising the different levels of </w:t>
      </w:r>
      <w:proofErr w:type="gramStart"/>
      <w:r>
        <w:t>autonomy</w:t>
      </w:r>
      <w:proofErr w:type="gramEnd"/>
    </w:p>
    <w:p w14:paraId="7FBEA233" w14:textId="59EA1469" w:rsidR="00752656" w:rsidRDefault="00752656" w:rsidP="00120D12">
      <w:pPr>
        <w:pStyle w:val="BodyText"/>
        <w:numPr>
          <w:ilvl w:val="0"/>
          <w:numId w:val="37"/>
        </w:numPr>
      </w:pPr>
      <w:r>
        <w:t>Sharing of a common operating picture for situational awareness of the waterway within Vessel Traffic Services (VTS) environment</w:t>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89AE09E" w14:textId="3259D638" w:rsidR="0033089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r>
        <w:t xml:space="preserve"> </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9" w:name="_Toc32263143"/>
      <w:r>
        <w:t>MASS and Maritime Services</w:t>
      </w:r>
      <w:bookmarkEnd w:id="9"/>
    </w:p>
    <w:p w14:paraId="7F688598" w14:textId="583E696F" w:rsidR="006C251E" w:rsidRDefault="006C251E" w:rsidP="006C251E">
      <w:pPr>
        <w:pStyle w:val="Heading2separationline"/>
      </w:pPr>
    </w:p>
    <w:p w14:paraId="2C465937" w14:textId="21F9BE05" w:rsidR="006C251E" w:rsidRDefault="000670B7" w:rsidP="006C251E">
      <w:pPr>
        <w:pStyle w:val="BodyText"/>
      </w:pPr>
      <w:r>
        <w:t xml:space="preserve">The services delivered using physical, </w:t>
      </w:r>
      <w:proofErr w:type="gramStart"/>
      <w:r>
        <w:t>electronic</w:t>
      </w:r>
      <w:proofErr w:type="gramEnd"/>
      <w:r>
        <w:t xml:space="preserve"> and virtual AtoN environments for each of the four </w:t>
      </w:r>
      <w:ins w:id="10" w:author="Jillian Carson-Jackson" w:date="2021-01-14T19:39:00Z">
        <w:r w:rsidR="00A9394A">
          <w:t xml:space="preserve">levels of autonomy identified by IMO </w:t>
        </w:r>
      </w:ins>
      <w:del w:id="11" w:author="Jillian Carson-Jackson" w:date="2021-01-14T19:39:00Z">
        <w:r w:rsidDel="00A9394A">
          <w:delText xml:space="preserve">environments </w:delText>
        </w:r>
      </w:del>
      <w:r>
        <w:t>could be different</w:t>
      </w:r>
      <w:ins w:id="12" w:author="Jillian Carson-Jackson" w:date="2021-01-14T19:40:00Z">
        <w:r w:rsidR="00404699">
          <w:t xml:space="preserve"> </w:t>
        </w:r>
      </w:ins>
      <w:del w:id="13" w:author="Jillian Carson-Jackson" w:date="2021-01-14T19:40:00Z">
        <w:r w:rsidDel="00404699">
          <w:delText>.</w:delText>
        </w:r>
      </w:del>
      <w:commentRangeStart w:id="14"/>
      <w:ins w:id="15" w:author="Jillian Carson-Jackson" w:date="2021-01-14T19:40:00Z">
        <w:r w:rsidR="00404699">
          <w:t>noting that the</w:t>
        </w:r>
        <w:r w:rsidR="00870B9F">
          <w:t xml:space="preserve"> MASS could change its level of autonomy depending on its phase of voyage</w:t>
        </w:r>
      </w:ins>
      <w:commentRangeEnd w:id="14"/>
      <w:ins w:id="16" w:author="Jillian Carson-Jackson" w:date="2021-01-14T19:41:00Z">
        <w:r w:rsidR="006406D1">
          <w:rPr>
            <w:rStyle w:val="CommentReference"/>
          </w:rPr>
          <w:commentReference w:id="14"/>
        </w:r>
      </w:ins>
      <w:ins w:id="17" w:author="Jillian Carson-Jackson" w:date="2021-01-14T19:40:00Z">
        <w:r w:rsidR="00870B9F">
          <w:t>.</w:t>
        </w:r>
      </w:ins>
      <w:ins w:id="18" w:author="Jillian Carson-Jackson" w:date="2021-02-06T19:27:00Z">
        <w:r w:rsidR="00A6440A">
          <w:t xml:space="preserve"> (identify the phases of voyage)</w:t>
        </w:r>
      </w:ins>
    </w:p>
    <w:p w14:paraId="46A2DEB2" w14:textId="20AF7435" w:rsidR="006C251E" w:rsidRDefault="006C251E" w:rsidP="006C251E">
      <w:pPr>
        <w:pStyle w:val="Heading2"/>
      </w:pPr>
      <w:bookmarkStart w:id="19" w:name="_Toc32263144"/>
      <w:r>
        <w:t>IALA MASS services considerations</w:t>
      </w:r>
      <w:bookmarkEnd w:id="19"/>
    </w:p>
    <w:p w14:paraId="0609D180" w14:textId="4643FDEA" w:rsidR="006C251E" w:rsidRDefault="006C251E" w:rsidP="006C251E">
      <w:pPr>
        <w:pStyle w:val="Heading2separationline"/>
      </w:pPr>
    </w:p>
    <w:p w14:paraId="2D15716D" w14:textId="46EBA362" w:rsidR="000670B7" w:rsidRDefault="00A027ED" w:rsidP="006C251E">
      <w:pPr>
        <w:pStyle w:val="BodyText"/>
      </w:pPr>
      <w:r>
        <w:t>The</w:t>
      </w:r>
      <w:r w:rsidR="000670B7">
        <w:t xml:space="preserve"> AtoN services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4F4C03EF" w:rsidR="000670B7" w:rsidRDefault="000670B7" w:rsidP="00120D12">
      <w:pPr>
        <w:pStyle w:val="BodyText"/>
        <w:numPr>
          <w:ilvl w:val="0"/>
          <w:numId w:val="39"/>
        </w:numPr>
      </w:pPr>
      <w:commentRangeStart w:id="20"/>
      <w:r>
        <w:t>IALA services to be rendered</w:t>
      </w:r>
      <w:commentRangeEnd w:id="20"/>
      <w:r w:rsidR="00727282">
        <w:rPr>
          <w:rStyle w:val="CommentReference"/>
        </w:rPr>
        <w:commentReference w:id="20"/>
      </w:r>
    </w:p>
    <w:p w14:paraId="09995904" w14:textId="323FB47A" w:rsidR="000670B7" w:rsidRDefault="000670B7" w:rsidP="00120D12">
      <w:pPr>
        <w:pStyle w:val="BodyText"/>
        <w:numPr>
          <w:ilvl w:val="0"/>
          <w:numId w:val="39"/>
        </w:numPr>
      </w:pPr>
      <w:r>
        <w:t>Channels for service delivery / provision</w:t>
      </w:r>
    </w:p>
    <w:p w14:paraId="5AF89D6F" w14:textId="5ED6FBA8" w:rsidR="000670B7" w:rsidRDefault="000670B7" w:rsidP="00120D12">
      <w:pPr>
        <w:pStyle w:val="BodyText"/>
        <w:numPr>
          <w:ilvl w:val="0"/>
          <w:numId w:val="39"/>
        </w:numPr>
      </w:pPr>
      <w:r>
        <w:t xml:space="preserve">MASS service requirements </w:t>
      </w:r>
      <w:del w:id="21" w:author="Jillian Carson-Jackson" w:date="2021-02-09T07:52:00Z">
        <w:r w:rsidDel="00A80E60">
          <w:delText>unknown</w:delText>
        </w:r>
      </w:del>
    </w:p>
    <w:p w14:paraId="0EBC80E5" w14:textId="0367C46C" w:rsidR="000670B7" w:rsidRDefault="000670B7" w:rsidP="00120D12">
      <w:pPr>
        <w:pStyle w:val="BodyText"/>
        <w:numPr>
          <w:ilvl w:val="0"/>
          <w:numId w:val="39"/>
        </w:numPr>
      </w:pPr>
      <w:commentRangeStart w:id="22"/>
      <w:r>
        <w:t>Proprietary MASS services</w:t>
      </w:r>
      <w:commentRangeEnd w:id="22"/>
      <w:r w:rsidR="008B469D">
        <w:rPr>
          <w:rStyle w:val="CommentReference"/>
        </w:rPr>
        <w:commentReference w:id="22"/>
      </w:r>
    </w:p>
    <w:p w14:paraId="3EE71DAE" w14:textId="20ED7310" w:rsidR="00F40E68" w:rsidRDefault="00F40E68" w:rsidP="00120D12">
      <w:pPr>
        <w:pStyle w:val="BodyText"/>
        <w:numPr>
          <w:ilvl w:val="0"/>
          <w:numId w:val="39"/>
        </w:numPr>
      </w:pPr>
      <w:r>
        <w:t>AtoN requirements in pilotage waters</w:t>
      </w:r>
    </w:p>
    <w:p w14:paraId="6584C9DC" w14:textId="39D917EE" w:rsidR="000670B7" w:rsidRDefault="000670B7" w:rsidP="00120D12">
      <w:pPr>
        <w:pStyle w:val="BodyText"/>
        <w:numPr>
          <w:ilvl w:val="0"/>
          <w:numId w:val="39"/>
        </w:numPr>
      </w:pPr>
      <w:r>
        <w:t xml:space="preserve">Remote berthing and connections to shore </w:t>
      </w:r>
      <w:proofErr w:type="gramStart"/>
      <w:r>
        <w:t>services</w:t>
      </w:r>
      <w:proofErr w:type="gramEnd"/>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lastRenderedPageBreak/>
        <w:t>Metrological systems and data</w:t>
      </w:r>
    </w:p>
    <w:p w14:paraId="4752FF32" w14:textId="23E3FB20" w:rsidR="000670B7" w:rsidRDefault="000670B7" w:rsidP="00120D12">
      <w:pPr>
        <w:pStyle w:val="BodyText"/>
        <w:numPr>
          <w:ilvl w:val="0"/>
          <w:numId w:val="39"/>
        </w:numPr>
      </w:pPr>
      <w:del w:id="23" w:author="Jillian Carson-Jackson" w:date="2021-02-09T07:53:00Z">
        <w:r w:rsidDel="00276BC5">
          <w:delText xml:space="preserve">Hydrological </w:delText>
        </w:r>
      </w:del>
      <w:ins w:id="24" w:author="Jillian Carson-Jackson" w:date="2021-02-09T07:53:00Z">
        <w:r w:rsidR="00276BC5">
          <w:t>Hydro</w:t>
        </w:r>
        <w:r w:rsidR="00276BC5">
          <w:t>graphic</w:t>
        </w:r>
        <w:r w:rsidR="00276BC5">
          <w:t xml:space="preserve"> </w:t>
        </w:r>
      </w:ins>
      <w:r>
        <w:t>systems and data</w:t>
      </w:r>
    </w:p>
    <w:p w14:paraId="561503FE" w14:textId="2309EDFA" w:rsidR="000670B7" w:rsidRDefault="000670B7" w:rsidP="00120D12">
      <w:pPr>
        <w:pStyle w:val="BodyText"/>
        <w:numPr>
          <w:ilvl w:val="0"/>
          <w:numId w:val="39"/>
        </w:numPr>
      </w:pPr>
      <w:r>
        <w:t>AtoN availability</w:t>
      </w:r>
    </w:p>
    <w:p w14:paraId="26D32E61" w14:textId="1AFA8DE3" w:rsidR="006C251E" w:rsidRDefault="000670B7" w:rsidP="00120D12">
      <w:pPr>
        <w:pStyle w:val="BodyText"/>
        <w:numPr>
          <w:ilvl w:val="0"/>
          <w:numId w:val="39"/>
        </w:numPr>
      </w:pPr>
      <w:r>
        <w:t>Vessel traffic and density</w:t>
      </w:r>
    </w:p>
    <w:p w14:paraId="192201F4" w14:textId="609F2CD1" w:rsidR="00396B4C" w:rsidRDefault="00984CFD" w:rsidP="00120D12">
      <w:pPr>
        <w:pStyle w:val="BodyText"/>
        <w:numPr>
          <w:ilvl w:val="0"/>
          <w:numId w:val="39"/>
        </w:numPr>
      </w:pPr>
      <w:r>
        <w:t>Adaptation</w:t>
      </w:r>
      <w:r w:rsidR="00934CE0">
        <w:t xml:space="preserve"> </w:t>
      </w:r>
      <w:r w:rsidR="004124FA">
        <w:t xml:space="preserve">of traditional AtoN services to support </w:t>
      </w:r>
      <w:proofErr w:type="gramStart"/>
      <w:r w:rsidR="004124FA">
        <w:t>MASS</w:t>
      </w:r>
      <w:proofErr w:type="gramEnd"/>
    </w:p>
    <w:p w14:paraId="52EF56B6" w14:textId="2F76590C" w:rsidR="00794A15" w:rsidRPr="006C251E" w:rsidRDefault="00794A15" w:rsidP="00120D12">
      <w:pPr>
        <w:pStyle w:val="BodyText"/>
        <w:numPr>
          <w:ilvl w:val="0"/>
          <w:numId w:val="39"/>
        </w:numPr>
      </w:pPr>
      <w:r>
        <w:t xml:space="preserve">Adopt, adapt or extend </w:t>
      </w:r>
      <w:r w:rsidR="009072B7">
        <w:t xml:space="preserve">existing </w:t>
      </w:r>
      <w:proofErr w:type="gramStart"/>
      <w:r>
        <w:t>technology</w:t>
      </w:r>
      <w:proofErr w:type="gramEnd"/>
      <w:r>
        <w:t xml:space="preserve"> </w:t>
      </w:r>
    </w:p>
    <w:p w14:paraId="68E21F88" w14:textId="17FB0B5C" w:rsidR="006C251E" w:rsidRDefault="006C251E" w:rsidP="006C251E">
      <w:pPr>
        <w:pStyle w:val="Heading1"/>
      </w:pPr>
      <w:bookmarkStart w:id="25" w:name="_Toc32263145"/>
      <w:r>
        <w:t>Development of MASS</w:t>
      </w:r>
      <w:bookmarkEnd w:id="25"/>
    </w:p>
    <w:p w14:paraId="0CAE9AAF" w14:textId="108328BC" w:rsidR="006C251E" w:rsidRDefault="006C251E" w:rsidP="006C251E">
      <w:pPr>
        <w:pStyle w:val="Heading1separatationline"/>
      </w:pPr>
    </w:p>
    <w:p w14:paraId="12BE647B" w14:textId="0AFA1912" w:rsidR="006C251E" w:rsidRDefault="00A027ED" w:rsidP="006C251E">
      <w:pPr>
        <w:pStyle w:val="BodyText"/>
      </w:pPr>
      <w:r>
        <w:t>[</w:t>
      </w:r>
      <w:r w:rsidR="006C251E" w:rsidRPr="00A027ED">
        <w:rPr>
          <w:highlight w:val="yellow"/>
        </w:rPr>
        <w:t xml:space="preserve">Sources of </w:t>
      </w:r>
      <w:proofErr w:type="gramStart"/>
      <w:r w:rsidR="006C251E" w:rsidRPr="00A027ED">
        <w:rPr>
          <w:highlight w:val="yellow"/>
        </w:rPr>
        <w:t>information</w:t>
      </w:r>
      <w:r w:rsidR="006C251E">
        <w:t xml:space="preserve"> </w:t>
      </w:r>
      <w:r>
        <w:t>]</w:t>
      </w:r>
      <w:proofErr w:type="gramEnd"/>
    </w:p>
    <w:p w14:paraId="4F70CE68" w14:textId="32B0C102" w:rsidR="00595EBA" w:rsidRDefault="0082189D" w:rsidP="006C251E">
      <w:pPr>
        <w:pStyle w:val="BodyText"/>
      </w:pPr>
      <w:r>
        <w:t>An appropriate means for communications and data exchange, including redundancy, should be provided for the safe conduct of the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3C0549DD" w14:textId="231B86F3" w:rsidR="006C251E" w:rsidRDefault="00AD498B" w:rsidP="007B27E9">
      <w:pPr>
        <w:pStyle w:val="BodyText"/>
      </w:pPr>
      <w:r>
        <w:t xml:space="preserve">The original levels of autonomy often referenced in academic literature is </w:t>
      </w:r>
      <w:r w:rsidRPr="00AD498B">
        <w:t>Human and Computer Control of Undersea Teleoperators</w:t>
      </w:r>
      <w:r>
        <w:t xml:space="preserve"> – Thomas B Sheridan and William L </w:t>
      </w:r>
      <w:proofErr w:type="spellStart"/>
      <w:r>
        <w:t>Verplank</w:t>
      </w:r>
      <w:proofErr w:type="spellEnd"/>
      <w:r>
        <w:t xml:space="preserve">, 1976. </w:t>
      </w:r>
    </w:p>
    <w:p w14:paraId="50D29CDE" w14:textId="77777777" w:rsidR="00AD498B" w:rsidRDefault="00AD498B" w:rsidP="00AD498B">
      <w:pPr>
        <w:pStyle w:val="BodyText"/>
      </w:pPr>
    </w:p>
    <w:p w14:paraId="221C7BE5" w14:textId="675C0903" w:rsidR="00AD498B" w:rsidRDefault="00AD498B" w:rsidP="00AD498B">
      <w:pPr>
        <w:pStyle w:val="BodyText"/>
      </w:pPr>
      <w:r>
        <w:t>The paper describes the dangers that arise from the specificity of systems that can be used to solve navigational problems, as well as the analysis of the first experiences of the authors arising from the transit of an unmanned surface vessel (USV) from the United Kingdom to Belgium and back, crossing the busiest world shipping route—the English Channel. -</w:t>
      </w:r>
      <w:r w:rsidRPr="00AD498B">
        <w:t xml:space="preserve"> Andrzej </w:t>
      </w:r>
      <w:proofErr w:type="spellStart"/>
      <w:r w:rsidRPr="00AD498B">
        <w:t>Felski</w:t>
      </w:r>
      <w:proofErr w:type="spellEnd"/>
      <w:r w:rsidRPr="00AD498B">
        <w:t xml:space="preserve"> and Karolina </w:t>
      </w:r>
      <w:proofErr w:type="spellStart"/>
      <w:r w:rsidRPr="00AD498B">
        <w:t>Zwolak</w:t>
      </w:r>
      <w:proofErr w:type="spellEnd"/>
      <w:r>
        <w:t>, 2020</w:t>
      </w:r>
    </w:p>
    <w:p w14:paraId="301AE4CF" w14:textId="0EBC5673" w:rsidR="006C251E" w:rsidDel="00AD498B" w:rsidRDefault="006C251E" w:rsidP="007B27E9">
      <w:pPr>
        <w:pStyle w:val="BodyText"/>
        <w:rPr>
          <w:del w:id="26" w:author="Ernest Batty" w:date="2021-02-07T14:33:00Z"/>
        </w:rPr>
      </w:pPr>
    </w:p>
    <w:p w14:paraId="309F642F" w14:textId="6182E485" w:rsidR="006C251E" w:rsidDel="00AD498B" w:rsidRDefault="006C251E" w:rsidP="007B27E9">
      <w:pPr>
        <w:pStyle w:val="BodyText"/>
        <w:rPr>
          <w:del w:id="27" w:author="Ernest Batty" w:date="2021-02-07T14:33:00Z"/>
        </w:rPr>
      </w:pPr>
    </w:p>
    <w:p w14:paraId="64401A83" w14:textId="2450325B" w:rsidR="00E069B6" w:rsidRDefault="006C251E" w:rsidP="00E069B6">
      <w:pPr>
        <w:pStyle w:val="Heading1"/>
      </w:pPr>
      <w:bookmarkStart w:id="28" w:name="_Toc32263146"/>
      <w:r>
        <w:t>Definitions</w:t>
      </w:r>
      <w:bookmarkEnd w:id="28"/>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29" w:name="_Toc32263147"/>
      <w:r>
        <w:t>Acronyms</w:t>
      </w:r>
      <w:bookmarkEnd w:id="29"/>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t xml:space="preserve">ASM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30" w:name="_Toc32263148"/>
      <w:r>
        <w:lastRenderedPageBreak/>
        <w:t>References</w:t>
      </w:r>
      <w:bookmarkEnd w:id="30"/>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 w:author="Jillian Carson-Jackson" w:date="2021-01-14T19:41:00Z" w:initials="JC">
    <w:p w14:paraId="5B05A581" w14:textId="00EB75AA" w:rsidR="006406D1" w:rsidRDefault="006406D1">
      <w:pPr>
        <w:pStyle w:val="CommentText"/>
      </w:pPr>
      <w:r>
        <w:rPr>
          <w:rStyle w:val="CommentReference"/>
        </w:rPr>
        <w:annotationRef/>
      </w:r>
      <w:r w:rsidR="00380FB8">
        <w:t xml:space="preserve">Confirm </w:t>
      </w:r>
      <w:proofErr w:type="gramStart"/>
      <w:r w:rsidR="00380FB8">
        <w:t>reference</w:t>
      </w:r>
      <w:proofErr w:type="gramEnd"/>
      <w:r w:rsidR="00380FB8">
        <w:t xml:space="preserve"> </w:t>
      </w:r>
      <w:r>
        <w:t xml:space="preserve"> </w:t>
      </w:r>
    </w:p>
  </w:comment>
  <w:comment w:id="20" w:author="Jillian Carson-Jackson" w:date="2021-02-09T07:47:00Z" w:initials="JC">
    <w:p w14:paraId="522DAA79" w14:textId="77777777" w:rsidR="00727282" w:rsidRDefault="00727282">
      <w:pPr>
        <w:pStyle w:val="CommentText"/>
      </w:pPr>
      <w:r>
        <w:rPr>
          <w:rStyle w:val="CommentReference"/>
        </w:rPr>
        <w:annotationRef/>
      </w:r>
      <w:r>
        <w:t xml:space="preserve">Relates to the </w:t>
      </w:r>
      <w:r w:rsidR="007526C1">
        <w:t xml:space="preserve">overall aspect – IALA </w:t>
      </w:r>
      <w:proofErr w:type="gramStart"/>
      <w:r w:rsidR="007526C1">
        <w:t>doesn’t</w:t>
      </w:r>
      <w:proofErr w:type="gramEnd"/>
      <w:r w:rsidR="007526C1">
        <w:t xml:space="preserve"> provide services in itself.  Concept is the services available in the port</w:t>
      </w:r>
      <w:r w:rsidR="00DA0EF0">
        <w:t xml:space="preserve"> – with the guidance from IALA / other bodies.  </w:t>
      </w:r>
    </w:p>
    <w:p w14:paraId="10184123" w14:textId="3571E0B7" w:rsidR="00166BE3" w:rsidRDefault="003D2360">
      <w:pPr>
        <w:pStyle w:val="CommentText"/>
      </w:pPr>
      <w:r>
        <w:t xml:space="preserve">Services – competent authority / proprietary services / commercial services </w:t>
      </w:r>
    </w:p>
  </w:comment>
  <w:comment w:id="22" w:author="Jillian Carson-Jackson" w:date="2021-02-09T07:50:00Z" w:initials="JC">
    <w:p w14:paraId="05F95536" w14:textId="0ACE00D0" w:rsidR="008B469D" w:rsidRDefault="008B469D">
      <w:pPr>
        <w:pStyle w:val="CommentText"/>
      </w:pPr>
      <w:r>
        <w:rPr>
          <w:rStyle w:val="CommentReference"/>
        </w:rPr>
        <w:annotationRef/>
      </w:r>
      <w:r>
        <w:t xml:space="preserve">As above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B05A581" w15:done="0"/>
  <w15:commentEx w15:paraId="10184123" w15:done="0"/>
  <w15:commentEx w15:paraId="05F955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B1CF4" w16cex:dateUtc="2021-01-14T08:41:00Z"/>
  <w16cex:commentExtensible w16cex:durableId="23CCBC89" w16cex:dateUtc="2021-02-08T20:47:00Z"/>
  <w16cex:commentExtensible w16cex:durableId="23CCBD2B" w16cex:dateUtc="2021-02-08T2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05A581" w16cid:durableId="23AB1CF4"/>
  <w16cid:commentId w16cid:paraId="10184123" w16cid:durableId="23CCBC89"/>
  <w16cid:commentId w16cid:paraId="05F95536" w16cid:durableId="23CCBD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49920F" w14:textId="77777777" w:rsidR="00DA6A7F" w:rsidRDefault="00DA6A7F" w:rsidP="003274DB">
      <w:r>
        <w:separator/>
      </w:r>
    </w:p>
    <w:p w14:paraId="1175276A" w14:textId="77777777" w:rsidR="00DA6A7F" w:rsidRDefault="00DA6A7F"/>
  </w:endnote>
  <w:endnote w:type="continuationSeparator" w:id="0">
    <w:p w14:paraId="7D31A3F5" w14:textId="77777777" w:rsidR="00DA6A7F" w:rsidRDefault="00DA6A7F" w:rsidP="003274DB">
      <w:r>
        <w:continuationSeparator/>
      </w:r>
    </w:p>
    <w:p w14:paraId="746BF732" w14:textId="77777777" w:rsidR="00DA6A7F" w:rsidRDefault="00DA6A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752656" w:rsidRDefault="0075265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752656" w:rsidRDefault="0075265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752656" w:rsidRDefault="0075265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752656" w:rsidRDefault="0075265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752656" w:rsidRDefault="0075265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752656" w:rsidRPr="00330F50" w:rsidRDefault="00752656"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752656" w:rsidRPr="00330F50" w:rsidRDefault="00752656"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752656" w:rsidRPr="004B6107" w:rsidRDefault="00752656"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752656" w:rsidRPr="004B6107" w:rsidRDefault="00752656"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752656" w:rsidRPr="00910058" w:rsidRDefault="00752656"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752656" w:rsidRDefault="0075265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752656" w:rsidRPr="00C907DF" w:rsidRDefault="0075265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752656" w:rsidRPr="00525922" w:rsidRDefault="0075265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752656" w:rsidRPr="00C716E5" w:rsidRDefault="00752656" w:rsidP="00C716E5">
    <w:pPr>
      <w:pStyle w:val="Footer"/>
      <w:rPr>
        <w:sz w:val="15"/>
        <w:szCs w:val="15"/>
      </w:rPr>
    </w:pPr>
  </w:p>
  <w:p w14:paraId="5BF15B3A" w14:textId="77777777" w:rsidR="00752656" w:rsidRDefault="00752656" w:rsidP="00C716E5">
    <w:pPr>
      <w:pStyle w:val="Footerportrait"/>
    </w:pPr>
  </w:p>
  <w:p w14:paraId="55459D6E" w14:textId="61CF3B0F" w:rsidR="00752656" w:rsidRPr="00C907DF" w:rsidRDefault="00DA6A7F" w:rsidP="00C716E5">
    <w:pPr>
      <w:pStyle w:val="Footerportrait"/>
      <w:rPr>
        <w:rStyle w:val="PageNumber"/>
        <w:szCs w:val="15"/>
      </w:rPr>
    </w:pPr>
    <w:fldSimple w:instr=" STYLEREF &quot;Document type&quot; \* MERGEFORMAT ">
      <w:r w:rsidR="005625CD">
        <w:t>IALA Guideline</w:t>
      </w:r>
    </w:fldSimple>
    <w:r w:rsidR="00752656" w:rsidRPr="00C907DF">
      <w:t xml:space="preserve"> </w:t>
    </w:r>
    <w:fldSimple w:instr=" STYLEREF &quot;Document number&quot; \* MERGEFORMAT ">
      <w:r w:rsidR="005625CD">
        <w:t>1???</w:t>
      </w:r>
    </w:fldSimple>
    <w:r w:rsidR="00752656" w:rsidRPr="00C907DF">
      <w:t xml:space="preserve"> –</w:t>
    </w:r>
    <w:r w:rsidR="00752656">
      <w:t xml:space="preserve"> </w:t>
    </w:r>
    <w:fldSimple w:instr=" STYLEREF &quot;Document name&quot; \* MERGEFORMAT ">
      <w:r w:rsidR="005625CD">
        <w:t>IALA GUideline on developments in maritime autonomous surface ships</w:t>
      </w:r>
    </w:fldSimple>
  </w:p>
  <w:p w14:paraId="6AB56B3C" w14:textId="321D4D74" w:rsidR="00752656" w:rsidRPr="00C907DF" w:rsidRDefault="00DA6A7F" w:rsidP="00C716E5">
    <w:pPr>
      <w:pStyle w:val="Footerportrait"/>
    </w:pPr>
    <w:fldSimple w:instr=" STYLEREF &quot;Edition number&quot; \* MERGEFORMAT ">
      <w:r w:rsidR="005625CD">
        <w:t>Edition 1.0</w:t>
      </w:r>
    </w:fldSimple>
    <w:r w:rsidR="00752656">
      <w:t xml:space="preserve">  </w:t>
    </w:r>
    <w:fldSimple w:instr=" STYLEREF &quot;Document date&quot; \* MERGEFORMAT ">
      <w:r w:rsidR="005625CD">
        <w:t>Document date</w:t>
      </w:r>
    </w:fldSimple>
    <w:r w:rsidR="00752656" w:rsidRPr="00C907DF">
      <w:tab/>
    </w:r>
    <w:r w:rsidR="00752656">
      <w:t xml:space="preserve">P </w:t>
    </w:r>
    <w:r w:rsidR="00752656" w:rsidRPr="00C907DF">
      <w:rPr>
        <w:rStyle w:val="PageNumber"/>
        <w:szCs w:val="15"/>
      </w:rPr>
      <w:fldChar w:fldCharType="begin"/>
    </w:r>
    <w:r w:rsidR="00752656" w:rsidRPr="00C907DF">
      <w:rPr>
        <w:rStyle w:val="PageNumber"/>
        <w:szCs w:val="15"/>
      </w:rPr>
      <w:instrText xml:space="preserve">PAGE  </w:instrText>
    </w:r>
    <w:r w:rsidR="00752656" w:rsidRPr="00C907DF">
      <w:rPr>
        <w:rStyle w:val="PageNumber"/>
        <w:szCs w:val="15"/>
      </w:rPr>
      <w:fldChar w:fldCharType="separate"/>
    </w:r>
    <w:r w:rsidR="00752656">
      <w:rPr>
        <w:rStyle w:val="PageNumber"/>
        <w:szCs w:val="15"/>
      </w:rPr>
      <w:t>2</w:t>
    </w:r>
    <w:r w:rsidR="0075265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752656" w:rsidRDefault="00752656" w:rsidP="00C716E5">
    <w:pPr>
      <w:pStyle w:val="Footer"/>
    </w:pPr>
  </w:p>
  <w:p w14:paraId="561C3B22" w14:textId="77777777" w:rsidR="00752656" w:rsidRDefault="00752656" w:rsidP="00C716E5">
    <w:pPr>
      <w:pStyle w:val="Footerportrait"/>
    </w:pPr>
  </w:p>
  <w:p w14:paraId="141565EA" w14:textId="175CA934" w:rsidR="00752656" w:rsidRPr="00C907DF" w:rsidRDefault="00DA6A7F" w:rsidP="00C716E5">
    <w:pPr>
      <w:pStyle w:val="Footerportrait"/>
      <w:rPr>
        <w:rStyle w:val="PageNumber"/>
        <w:szCs w:val="15"/>
      </w:rPr>
    </w:pPr>
    <w:fldSimple w:instr=" STYLEREF &quot;Document type&quot; \* MERGEFORMAT ">
      <w:r w:rsidR="005625CD">
        <w:t>IALA Guideline</w:t>
      </w:r>
    </w:fldSimple>
    <w:r w:rsidR="00752656" w:rsidRPr="00C907DF">
      <w:t xml:space="preserve"> </w:t>
    </w:r>
    <w:fldSimple w:instr=" STYLEREF &quot;Document number&quot; \* MERGEFORMAT ">
      <w:r w:rsidR="005625CD">
        <w:t>1???</w:t>
      </w:r>
    </w:fldSimple>
    <w:r w:rsidR="00752656" w:rsidRPr="00C907DF">
      <w:t xml:space="preserve"> –</w:t>
    </w:r>
    <w:r w:rsidR="00752656">
      <w:t xml:space="preserve"> </w:t>
    </w:r>
    <w:fldSimple w:instr=" STYLEREF &quot;Document name&quot; \* MERGEFORMAT ">
      <w:r w:rsidR="005625CD">
        <w:t>IALA GUideline on developments in maritime autonomous surface ships</w:t>
      </w:r>
    </w:fldSimple>
  </w:p>
  <w:p w14:paraId="13F37E54" w14:textId="57F3AEB6" w:rsidR="00752656" w:rsidRPr="00525922" w:rsidRDefault="00DA6A7F" w:rsidP="00C716E5">
    <w:pPr>
      <w:pStyle w:val="Footerportrait"/>
    </w:pPr>
    <w:fldSimple w:instr=" STYLEREF &quot;Edition number&quot; \* MERGEFORMAT ">
      <w:r w:rsidR="005625CD">
        <w:t>Edition 1.0</w:t>
      </w:r>
    </w:fldSimple>
    <w:r w:rsidR="00752656" w:rsidRPr="00C907DF">
      <w:tab/>
    </w:r>
    <w:r w:rsidR="00752656">
      <w:t xml:space="preserve">P </w:t>
    </w:r>
    <w:r w:rsidR="00752656" w:rsidRPr="00C907DF">
      <w:rPr>
        <w:rStyle w:val="PageNumber"/>
        <w:szCs w:val="15"/>
      </w:rPr>
      <w:fldChar w:fldCharType="begin"/>
    </w:r>
    <w:r w:rsidR="00752656" w:rsidRPr="00C907DF">
      <w:rPr>
        <w:rStyle w:val="PageNumber"/>
        <w:szCs w:val="15"/>
      </w:rPr>
      <w:instrText xml:space="preserve">PAGE  </w:instrText>
    </w:r>
    <w:r w:rsidR="00752656" w:rsidRPr="00C907DF">
      <w:rPr>
        <w:rStyle w:val="PageNumber"/>
        <w:szCs w:val="15"/>
      </w:rPr>
      <w:fldChar w:fldCharType="separate"/>
    </w:r>
    <w:r w:rsidR="00752656">
      <w:rPr>
        <w:rStyle w:val="PageNumber"/>
        <w:szCs w:val="15"/>
      </w:rPr>
      <w:t>3</w:t>
    </w:r>
    <w:r w:rsidR="0075265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752656" w:rsidRDefault="00752656" w:rsidP="00C716E5">
    <w:pPr>
      <w:pStyle w:val="Footer"/>
    </w:pPr>
  </w:p>
  <w:p w14:paraId="77DDC700" w14:textId="77777777" w:rsidR="00752656" w:rsidRDefault="00752656" w:rsidP="00C716E5">
    <w:pPr>
      <w:pStyle w:val="Footerportrait"/>
    </w:pPr>
  </w:p>
  <w:p w14:paraId="12284476" w14:textId="291AA9B4" w:rsidR="00752656" w:rsidRPr="00C907DF" w:rsidRDefault="00DA6A7F" w:rsidP="00184C2E">
    <w:pPr>
      <w:pStyle w:val="Footerportrait"/>
      <w:tabs>
        <w:tab w:val="clear" w:pos="10206"/>
        <w:tab w:val="right" w:pos="15137"/>
      </w:tabs>
    </w:pPr>
    <w:fldSimple w:instr=" STYLEREF &quot;Document type&quot; \* MERGEFORMAT ">
      <w:r w:rsidR="005625CD">
        <w:t>IALA Guideline</w:t>
      </w:r>
    </w:fldSimple>
    <w:r w:rsidR="00752656" w:rsidRPr="00C907DF">
      <w:t xml:space="preserve"> </w:t>
    </w:r>
    <w:fldSimple w:instr=" STYLEREF &quot;Document number&quot; \* MERGEFORMAT ">
      <w:r w:rsidR="005625CD">
        <w:t>1???</w:t>
      </w:r>
    </w:fldSimple>
    <w:r w:rsidR="00752656" w:rsidRPr="00C907DF">
      <w:t xml:space="preserve"> –</w:t>
    </w:r>
    <w:r w:rsidR="00752656">
      <w:t xml:space="preserve"> </w:t>
    </w:r>
    <w:fldSimple w:instr=" STYLEREF &quot;Document name&quot; \* MERGEFORMAT ">
      <w:r w:rsidR="005625CD">
        <w:t>IALA GUideline on developments in maritime autonomous surface ships</w:t>
      </w:r>
    </w:fldSimple>
    <w:r w:rsidR="00752656">
      <w:tab/>
    </w:r>
  </w:p>
  <w:p w14:paraId="2DD72747" w14:textId="34895D03" w:rsidR="00752656" w:rsidRPr="00C907DF" w:rsidRDefault="00DA6A7F" w:rsidP="00184C2E">
    <w:pPr>
      <w:pStyle w:val="Footerportrait"/>
      <w:tabs>
        <w:tab w:val="clear" w:pos="10206"/>
        <w:tab w:val="right" w:pos="15137"/>
      </w:tabs>
    </w:pPr>
    <w:fldSimple w:instr=" STYLEREF &quot;Edition number&quot; \* MERGEFORMAT ">
      <w:r w:rsidR="005625CD">
        <w:t>Edition 1.0</w:t>
      </w:r>
    </w:fldSimple>
    <w:r w:rsidR="00752656">
      <w:t xml:space="preserve">  </w:t>
    </w:r>
    <w:fldSimple w:instr=" STYLEREF &quot;Document date&quot; \* MERGEFORMAT ">
      <w:r w:rsidR="005625CD">
        <w:t>Document date</w:t>
      </w:r>
    </w:fldSimple>
    <w:r w:rsidR="00752656">
      <w:tab/>
    </w:r>
    <w:r w:rsidR="00752656">
      <w:rPr>
        <w:rStyle w:val="PageNumber"/>
        <w:szCs w:val="15"/>
      </w:rPr>
      <w:t xml:space="preserve">P </w:t>
    </w:r>
    <w:r w:rsidR="00752656" w:rsidRPr="00C907DF">
      <w:rPr>
        <w:rStyle w:val="PageNumber"/>
        <w:szCs w:val="15"/>
      </w:rPr>
      <w:fldChar w:fldCharType="begin"/>
    </w:r>
    <w:r w:rsidR="00752656" w:rsidRPr="00C907DF">
      <w:rPr>
        <w:rStyle w:val="PageNumber"/>
        <w:szCs w:val="15"/>
      </w:rPr>
      <w:instrText xml:space="preserve">PAGE  </w:instrText>
    </w:r>
    <w:r w:rsidR="00752656" w:rsidRPr="00C907DF">
      <w:rPr>
        <w:rStyle w:val="PageNumber"/>
        <w:szCs w:val="15"/>
      </w:rPr>
      <w:fldChar w:fldCharType="separate"/>
    </w:r>
    <w:r w:rsidR="00752656">
      <w:rPr>
        <w:rStyle w:val="PageNumber"/>
        <w:szCs w:val="15"/>
      </w:rPr>
      <w:t>11</w:t>
    </w:r>
    <w:r w:rsidR="0075265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390CD" w14:textId="77777777" w:rsidR="00DA6A7F" w:rsidRDefault="00DA6A7F" w:rsidP="003274DB">
      <w:r>
        <w:separator/>
      </w:r>
    </w:p>
    <w:p w14:paraId="2F2703F5" w14:textId="77777777" w:rsidR="00DA6A7F" w:rsidRDefault="00DA6A7F"/>
  </w:footnote>
  <w:footnote w:type="continuationSeparator" w:id="0">
    <w:p w14:paraId="63A10698" w14:textId="77777777" w:rsidR="00DA6A7F" w:rsidRDefault="00DA6A7F" w:rsidP="003274DB">
      <w:r>
        <w:continuationSeparator/>
      </w:r>
    </w:p>
    <w:p w14:paraId="3386D235" w14:textId="77777777" w:rsidR="00DA6A7F" w:rsidRDefault="00DA6A7F"/>
  </w:footnote>
  <w:footnote w:id="1">
    <w:p w14:paraId="6241D763" w14:textId="33FDB84F" w:rsidR="00590E33" w:rsidRPr="00AD498B" w:rsidRDefault="00590E33" w:rsidP="00AD498B">
      <w:pPr>
        <w:pStyle w:val="FootnoteText"/>
      </w:pPr>
      <w:r>
        <w:rPr>
          <w:rStyle w:val="FootnoteReference"/>
        </w:rPr>
        <w:footnoteRef/>
      </w:r>
      <w:r>
        <w:t xml:space="preserve"> </w:t>
      </w:r>
      <w:r w:rsidR="00AD498B">
        <w:t xml:space="preserve">HUMAN AND COMPUTER CONTROL / OF UNDERSEA TELEOPERATORS Thomas B Sheridan and William L </w:t>
      </w:r>
      <w:proofErr w:type="spellStart"/>
      <w:r w:rsidR="00AD498B">
        <w:t>Verplank</w:t>
      </w:r>
      <w:proofErr w:type="spellEnd"/>
      <w:r w:rsidR="00AD498B">
        <w:t xml:space="preserve">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752656" w:rsidRDefault="005625CD">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752656" w:rsidRDefault="005625CD">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752656" w:rsidRPr="00667792" w:rsidRDefault="005625CD"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52656"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752656" w:rsidRDefault="005625CD">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752656" w:rsidRPr="00ED2A8D" w:rsidRDefault="005625CD"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752656" w:rsidRPr="00ED2A8D" w:rsidRDefault="00752656" w:rsidP="008747E0">
    <w:pPr>
      <w:pStyle w:val="Header"/>
    </w:pPr>
  </w:p>
  <w:p w14:paraId="68F90F59" w14:textId="599B77AA" w:rsidR="00752656" w:rsidRDefault="00752656" w:rsidP="00330F50">
    <w:pPr>
      <w:pStyle w:val="Header"/>
      <w:jc w:val="right"/>
    </w:pPr>
    <w:r w:rsidRPr="00330F50">
      <w:t>ENAV26-5.1.1.</w:t>
    </w:r>
    <w:r>
      <w:t>6</w:t>
    </w:r>
  </w:p>
  <w:p w14:paraId="35CEB588" w14:textId="77777777" w:rsidR="00752656" w:rsidRDefault="00752656" w:rsidP="008747E0">
    <w:pPr>
      <w:pStyle w:val="Header"/>
    </w:pPr>
  </w:p>
  <w:p w14:paraId="5616E0F8" w14:textId="77777777" w:rsidR="00752656" w:rsidRDefault="00752656" w:rsidP="008747E0">
    <w:pPr>
      <w:pStyle w:val="Header"/>
    </w:pPr>
  </w:p>
  <w:p w14:paraId="46C17DA2" w14:textId="77777777" w:rsidR="00752656" w:rsidRDefault="00752656" w:rsidP="008747E0">
    <w:pPr>
      <w:pStyle w:val="Header"/>
    </w:pPr>
  </w:p>
  <w:p w14:paraId="07FD8D24" w14:textId="77777777" w:rsidR="00752656" w:rsidRDefault="00752656"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752656" w:rsidRPr="00ED2A8D" w:rsidRDefault="00752656" w:rsidP="008747E0">
    <w:pPr>
      <w:pStyle w:val="Header"/>
    </w:pPr>
  </w:p>
  <w:p w14:paraId="4B435CD1" w14:textId="77777777" w:rsidR="00752656" w:rsidRPr="00ED2A8D" w:rsidRDefault="0075265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752656" w:rsidRDefault="005625CD">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752656" w:rsidRDefault="00752656">
    <w:pPr>
      <w:pStyle w:val="Header"/>
    </w:pPr>
  </w:p>
  <w:p w14:paraId="166BFD59" w14:textId="77777777" w:rsidR="00752656" w:rsidRDefault="007526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752656" w:rsidRDefault="005625CD">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752656" w:rsidRPr="00ED2A8D" w:rsidRDefault="005625CD"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752656" w:rsidRPr="00ED2A8D" w:rsidRDefault="00752656" w:rsidP="008747E0">
    <w:pPr>
      <w:pStyle w:val="Header"/>
    </w:pPr>
  </w:p>
  <w:p w14:paraId="1F9F6999" w14:textId="77777777" w:rsidR="00752656" w:rsidRDefault="00752656" w:rsidP="008747E0">
    <w:pPr>
      <w:pStyle w:val="Header"/>
    </w:pPr>
  </w:p>
  <w:p w14:paraId="41A2DBCA" w14:textId="77777777" w:rsidR="00752656" w:rsidRDefault="00752656" w:rsidP="008747E0">
    <w:pPr>
      <w:pStyle w:val="Header"/>
    </w:pPr>
  </w:p>
  <w:p w14:paraId="1FD6999E" w14:textId="77777777" w:rsidR="00752656" w:rsidRDefault="00752656" w:rsidP="008747E0">
    <w:pPr>
      <w:pStyle w:val="Header"/>
    </w:pPr>
  </w:p>
  <w:p w14:paraId="06D015F3" w14:textId="77777777" w:rsidR="00752656" w:rsidRPr="00441393" w:rsidRDefault="00752656" w:rsidP="00441393">
    <w:pPr>
      <w:pStyle w:val="Contents"/>
    </w:pPr>
    <w:r>
      <w:t>DOCUMENT HISTORY</w:t>
    </w:r>
  </w:p>
  <w:p w14:paraId="77E6ACB1" w14:textId="77777777" w:rsidR="00752656" w:rsidRPr="00ED2A8D" w:rsidRDefault="00752656" w:rsidP="008747E0">
    <w:pPr>
      <w:pStyle w:val="Header"/>
    </w:pPr>
  </w:p>
  <w:p w14:paraId="677C02F3" w14:textId="77777777" w:rsidR="00752656" w:rsidRPr="00AC33A2" w:rsidRDefault="0075265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752656" w:rsidRDefault="005625CD">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752656" w:rsidRDefault="005625CD">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752656" w:rsidRPr="00ED2A8D" w:rsidRDefault="005625CD"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752656" w:rsidRPr="00ED2A8D" w:rsidRDefault="00752656" w:rsidP="008747E0">
    <w:pPr>
      <w:pStyle w:val="Header"/>
    </w:pPr>
  </w:p>
  <w:p w14:paraId="5B69C8CC" w14:textId="77777777" w:rsidR="00752656" w:rsidRDefault="00752656" w:rsidP="008747E0">
    <w:pPr>
      <w:pStyle w:val="Header"/>
    </w:pPr>
  </w:p>
  <w:p w14:paraId="044914B4" w14:textId="77777777" w:rsidR="00752656" w:rsidRDefault="00752656" w:rsidP="008747E0">
    <w:pPr>
      <w:pStyle w:val="Header"/>
    </w:pPr>
  </w:p>
  <w:p w14:paraId="02ABE1A9" w14:textId="77777777" w:rsidR="00752656" w:rsidRDefault="00752656" w:rsidP="008747E0">
    <w:pPr>
      <w:pStyle w:val="Header"/>
    </w:pPr>
  </w:p>
  <w:p w14:paraId="16FCC094" w14:textId="77777777" w:rsidR="00752656" w:rsidRPr="00441393" w:rsidRDefault="00752656" w:rsidP="00441393">
    <w:pPr>
      <w:pStyle w:val="Contents"/>
    </w:pPr>
    <w:r>
      <w:t>CONTENTS</w:t>
    </w:r>
  </w:p>
  <w:p w14:paraId="79749960" w14:textId="77777777" w:rsidR="00752656" w:rsidRDefault="00752656" w:rsidP="0078486B">
    <w:pPr>
      <w:pStyle w:val="Header"/>
      <w:spacing w:line="140" w:lineRule="exact"/>
    </w:pPr>
  </w:p>
  <w:p w14:paraId="092CDDC8" w14:textId="77777777" w:rsidR="00752656" w:rsidRPr="00AC33A2" w:rsidRDefault="0075265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752656" w:rsidRPr="00ED2A8D" w:rsidRDefault="005625CD"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2656">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752656" w:rsidRPr="00ED2A8D" w:rsidRDefault="00752656" w:rsidP="00C716E5">
    <w:pPr>
      <w:pStyle w:val="Header"/>
    </w:pPr>
  </w:p>
  <w:p w14:paraId="0BD39883" w14:textId="77777777" w:rsidR="00752656" w:rsidRDefault="00752656" w:rsidP="00C716E5">
    <w:pPr>
      <w:pStyle w:val="Header"/>
    </w:pPr>
  </w:p>
  <w:p w14:paraId="4F8E935C" w14:textId="77777777" w:rsidR="00752656" w:rsidRDefault="00752656" w:rsidP="00C716E5">
    <w:pPr>
      <w:pStyle w:val="Header"/>
    </w:pPr>
  </w:p>
  <w:p w14:paraId="2BB80BFC" w14:textId="77777777" w:rsidR="00752656" w:rsidRDefault="00752656" w:rsidP="00C716E5">
    <w:pPr>
      <w:pStyle w:val="Header"/>
    </w:pPr>
  </w:p>
  <w:p w14:paraId="4EB09B09" w14:textId="77777777" w:rsidR="00752656" w:rsidRPr="00441393" w:rsidRDefault="00752656" w:rsidP="00C716E5">
    <w:pPr>
      <w:pStyle w:val="Contents"/>
    </w:pPr>
    <w:r>
      <w:t>CONTENTS</w:t>
    </w:r>
  </w:p>
  <w:p w14:paraId="683895F6" w14:textId="77777777" w:rsidR="00752656" w:rsidRPr="00ED2A8D" w:rsidRDefault="00752656" w:rsidP="00C716E5">
    <w:pPr>
      <w:pStyle w:val="Header"/>
    </w:pPr>
  </w:p>
  <w:p w14:paraId="5DDDFB92" w14:textId="77777777" w:rsidR="00752656" w:rsidRPr="00AC33A2" w:rsidRDefault="00752656" w:rsidP="00C716E5">
    <w:pPr>
      <w:pStyle w:val="Header"/>
      <w:spacing w:line="140" w:lineRule="exact"/>
    </w:pPr>
  </w:p>
  <w:p w14:paraId="2808FDE3" w14:textId="77777777" w:rsidR="00752656" w:rsidRDefault="00752656">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1"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40"/>
  </w:num>
  <w:num w:numId="3">
    <w:abstractNumId w:val="8"/>
  </w:num>
  <w:num w:numId="4">
    <w:abstractNumId w:val="24"/>
  </w:num>
  <w:num w:numId="5">
    <w:abstractNumId w:val="21"/>
  </w:num>
  <w:num w:numId="6">
    <w:abstractNumId w:val="19"/>
  </w:num>
  <w:num w:numId="7">
    <w:abstractNumId w:val="27"/>
  </w:num>
  <w:num w:numId="8">
    <w:abstractNumId w:val="7"/>
  </w:num>
  <w:num w:numId="9">
    <w:abstractNumId w:val="18"/>
  </w:num>
  <w:num w:numId="10">
    <w:abstractNumId w:val="22"/>
  </w:num>
  <w:num w:numId="11">
    <w:abstractNumId w:val="5"/>
  </w:num>
  <w:num w:numId="12">
    <w:abstractNumId w:val="28"/>
  </w:num>
  <w:num w:numId="13">
    <w:abstractNumId w:val="1"/>
  </w:num>
  <w:num w:numId="14">
    <w:abstractNumId w:val="37"/>
  </w:num>
  <w:num w:numId="15">
    <w:abstractNumId w:val="15"/>
  </w:num>
  <w:num w:numId="16">
    <w:abstractNumId w:val="12"/>
  </w:num>
  <w:num w:numId="17">
    <w:abstractNumId w:val="26"/>
  </w:num>
  <w:num w:numId="18">
    <w:abstractNumId w:val="4"/>
  </w:num>
  <w:num w:numId="19">
    <w:abstractNumId w:val="11"/>
  </w:num>
  <w:num w:numId="20">
    <w:abstractNumId w:val="31"/>
  </w:num>
  <w:num w:numId="21">
    <w:abstractNumId w:val="10"/>
  </w:num>
  <w:num w:numId="22">
    <w:abstractNumId w:val="39"/>
  </w:num>
  <w:num w:numId="23">
    <w:abstractNumId w:val="2"/>
  </w:num>
  <w:num w:numId="24">
    <w:abstractNumId w:val="23"/>
  </w:num>
  <w:num w:numId="25">
    <w:abstractNumId w:val="20"/>
  </w:num>
  <w:num w:numId="26">
    <w:abstractNumId w:val="30"/>
  </w:num>
  <w:num w:numId="27">
    <w:abstractNumId w:val="32"/>
  </w:num>
  <w:num w:numId="28">
    <w:abstractNumId w:val="6"/>
  </w:num>
  <w:num w:numId="29">
    <w:abstractNumId w:val="25"/>
  </w:num>
  <w:num w:numId="30">
    <w:abstractNumId w:val="17"/>
  </w:num>
  <w:num w:numId="31">
    <w:abstractNumId w:val="9"/>
  </w:num>
  <w:num w:numId="32">
    <w:abstractNumId w:val="0"/>
  </w:num>
  <w:num w:numId="33">
    <w:abstractNumId w:val="38"/>
  </w:num>
  <w:num w:numId="34">
    <w:abstractNumId w:val="34"/>
  </w:num>
  <w:num w:numId="35">
    <w:abstractNumId w:val="35"/>
  </w:num>
  <w:num w:numId="36">
    <w:abstractNumId w:val="14"/>
  </w:num>
  <w:num w:numId="37">
    <w:abstractNumId w:val="13"/>
  </w:num>
  <w:num w:numId="38">
    <w:abstractNumId w:val="36"/>
  </w:num>
  <w:num w:numId="39">
    <w:abstractNumId w:val="3"/>
  </w:num>
  <w:num w:numId="40">
    <w:abstractNumId w:val="33"/>
  </w:num>
  <w:num w:numId="41">
    <w:abstractNumId w:val="1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Ernest Batty">
    <w15:presenceInfo w15:providerId="Windows Live" w15:userId="51db69b82a88a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39A4"/>
    <w:rsid w:val="00044293"/>
    <w:rsid w:val="000472F8"/>
    <w:rsid w:val="0005449E"/>
    <w:rsid w:val="00057699"/>
    <w:rsid w:val="00057B6D"/>
    <w:rsid w:val="00061A7B"/>
    <w:rsid w:val="000670B7"/>
    <w:rsid w:val="0008654C"/>
    <w:rsid w:val="000904ED"/>
    <w:rsid w:val="00091545"/>
    <w:rsid w:val="000A27A8"/>
    <w:rsid w:val="000B2356"/>
    <w:rsid w:val="000B66FC"/>
    <w:rsid w:val="000C711B"/>
    <w:rsid w:val="000D2431"/>
    <w:rsid w:val="000E3954"/>
    <w:rsid w:val="000E3E52"/>
    <w:rsid w:val="000F0F9F"/>
    <w:rsid w:val="000F3F43"/>
    <w:rsid w:val="000F58ED"/>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84427"/>
    <w:rsid w:val="00184C2E"/>
    <w:rsid w:val="001875B1"/>
    <w:rsid w:val="001B2A35"/>
    <w:rsid w:val="001B339A"/>
    <w:rsid w:val="001C650B"/>
    <w:rsid w:val="001C72B5"/>
    <w:rsid w:val="001D2E7A"/>
    <w:rsid w:val="001D3992"/>
    <w:rsid w:val="001D4A3E"/>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4698"/>
    <w:rsid w:val="0042565E"/>
    <w:rsid w:val="00432C05"/>
    <w:rsid w:val="00440379"/>
    <w:rsid w:val="00441393"/>
    <w:rsid w:val="00447CF0"/>
    <w:rsid w:val="00456F10"/>
    <w:rsid w:val="004704E2"/>
    <w:rsid w:val="00474746"/>
    <w:rsid w:val="00476942"/>
    <w:rsid w:val="00477027"/>
    <w:rsid w:val="00477D62"/>
    <w:rsid w:val="004871A2"/>
    <w:rsid w:val="00492A8D"/>
    <w:rsid w:val="004944C8"/>
    <w:rsid w:val="004A0EBF"/>
    <w:rsid w:val="004A2868"/>
    <w:rsid w:val="004A4AC4"/>
    <w:rsid w:val="004A4EC4"/>
    <w:rsid w:val="004B494F"/>
    <w:rsid w:val="004C0D7F"/>
    <w:rsid w:val="004C0E4B"/>
    <w:rsid w:val="004D6D3F"/>
    <w:rsid w:val="004E0BBB"/>
    <w:rsid w:val="004E1D57"/>
    <w:rsid w:val="004E2F16"/>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3767"/>
    <w:rsid w:val="00576D38"/>
    <w:rsid w:val="00577542"/>
    <w:rsid w:val="005805D2"/>
    <w:rsid w:val="00590E33"/>
    <w:rsid w:val="00595099"/>
    <w:rsid w:val="00595415"/>
    <w:rsid w:val="00595EBA"/>
    <w:rsid w:val="00597652"/>
    <w:rsid w:val="005A0703"/>
    <w:rsid w:val="005A080B"/>
    <w:rsid w:val="005B12A5"/>
    <w:rsid w:val="005B63D0"/>
    <w:rsid w:val="005C161A"/>
    <w:rsid w:val="005C1BCB"/>
    <w:rsid w:val="005C2312"/>
    <w:rsid w:val="005C4735"/>
    <w:rsid w:val="005C5C63"/>
    <w:rsid w:val="005C6395"/>
    <w:rsid w:val="005D03E9"/>
    <w:rsid w:val="005D304B"/>
    <w:rsid w:val="005D3AF4"/>
    <w:rsid w:val="005D477A"/>
    <w:rsid w:val="005D5D3D"/>
    <w:rsid w:val="005D6E5D"/>
    <w:rsid w:val="005E3989"/>
    <w:rsid w:val="005E4659"/>
    <w:rsid w:val="005E657A"/>
    <w:rsid w:val="005E6B4B"/>
    <w:rsid w:val="005F1386"/>
    <w:rsid w:val="005F17C2"/>
    <w:rsid w:val="00600C2B"/>
    <w:rsid w:val="00601C30"/>
    <w:rsid w:val="0060282A"/>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859"/>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7686"/>
    <w:rsid w:val="00870B9F"/>
    <w:rsid w:val="008737D3"/>
    <w:rsid w:val="008747E0"/>
    <w:rsid w:val="00876841"/>
    <w:rsid w:val="00882B3C"/>
    <w:rsid w:val="0088783D"/>
    <w:rsid w:val="0089476E"/>
    <w:rsid w:val="00895FE0"/>
    <w:rsid w:val="008972C3"/>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4308C"/>
    <w:rsid w:val="00A43395"/>
    <w:rsid w:val="00A44836"/>
    <w:rsid w:val="00A524B5"/>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06FA9"/>
    <w:rsid w:val="00C11EE5"/>
    <w:rsid w:val="00C133BE"/>
    <w:rsid w:val="00C17621"/>
    <w:rsid w:val="00C2125E"/>
    <w:rsid w:val="00C222B4"/>
    <w:rsid w:val="00C262E4"/>
    <w:rsid w:val="00C33E20"/>
    <w:rsid w:val="00C3407F"/>
    <w:rsid w:val="00C35CF6"/>
    <w:rsid w:val="00C3725B"/>
    <w:rsid w:val="00C3789E"/>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7A2F"/>
    <w:rsid w:val="00E42A94"/>
    <w:rsid w:val="00E44826"/>
    <w:rsid w:val="00E451BA"/>
    <w:rsid w:val="00E454B5"/>
    <w:rsid w:val="00E458BF"/>
    <w:rsid w:val="00E46FE4"/>
    <w:rsid w:val="00E54BFB"/>
    <w:rsid w:val="00E54CD7"/>
    <w:rsid w:val="00E706E7"/>
    <w:rsid w:val="00E818AD"/>
    <w:rsid w:val="00E84229"/>
    <w:rsid w:val="00E84965"/>
    <w:rsid w:val="00E90E4E"/>
    <w:rsid w:val="00E9391E"/>
    <w:rsid w:val="00EA1052"/>
    <w:rsid w:val="00EA218F"/>
    <w:rsid w:val="00EA30BB"/>
    <w:rsid w:val="00EA44EB"/>
    <w:rsid w:val="00EA4F29"/>
    <w:rsid w:val="00EA5B27"/>
    <w:rsid w:val="00EA5F83"/>
    <w:rsid w:val="00EA6F9D"/>
    <w:rsid w:val="00EA72C0"/>
    <w:rsid w:val="00EB4001"/>
    <w:rsid w:val="00EB6F3C"/>
    <w:rsid w:val="00EC1E2C"/>
    <w:rsid w:val="00EC2B9A"/>
    <w:rsid w:val="00EC3723"/>
    <w:rsid w:val="00EC568A"/>
    <w:rsid w:val="00EC5F6E"/>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054"/>
    <w:rsid w:val="00F259E2"/>
    <w:rsid w:val="00F40E68"/>
    <w:rsid w:val="00F41AAF"/>
    <w:rsid w:val="00F41F0B"/>
    <w:rsid w:val="00F527AC"/>
    <w:rsid w:val="00F52B1D"/>
    <w:rsid w:val="00F5503F"/>
    <w:rsid w:val="00F61D83"/>
    <w:rsid w:val="00F65DD1"/>
    <w:rsid w:val="00F707B3"/>
    <w:rsid w:val="00F71135"/>
    <w:rsid w:val="00F741FE"/>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mo.org/en/MediaCentre/MeetingSummaries/MSC/Pages/MSC-98th-session.aspx" TargetMode="Externa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mo.org/en/About/strategy/Pages/default.aspx" TargetMode="Externa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customXml/itemProps2.xml><?xml version="1.0" encoding="utf-8"?>
<ds:datastoreItem xmlns:ds="http://schemas.openxmlformats.org/officeDocument/2006/customXml" ds:itemID="{A1CA00F9-3C7E-4632-843C-F3DA5EE70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4.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52</TotalTime>
  <Pages>8</Pages>
  <Words>1809</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Jillian Carson-Jackson</cp:lastModifiedBy>
  <cp:revision>18</cp:revision>
  <dcterms:created xsi:type="dcterms:W3CDTF">2021-02-08T19:55:00Z</dcterms:created>
  <dcterms:modified xsi:type="dcterms:W3CDTF">2021-02-08T21:07:00Z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